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B6D" w:rsidRDefault="00627B6D"/>
    <w:p w:rsidR="00627B6D" w:rsidRDefault="00627B6D"/>
    <w:p w:rsidR="00AD76FB" w:rsidRDefault="00AD76FB"/>
    <w:p w:rsidR="00DC2B70" w:rsidRDefault="00627B6D">
      <w:pPr>
        <w:pStyle w:val="Heading1"/>
      </w:pPr>
      <w:r>
        <w:t xml:space="preserve">LEPING </w:t>
      </w:r>
      <w:r w:rsidR="00B60E17">
        <w:t>nr</w:t>
      </w:r>
      <w:r w:rsidR="001A6106">
        <w:t xml:space="preserve"> 1-18/</w:t>
      </w:r>
      <w:r w:rsidR="00E44B6F">
        <w:t xml:space="preserve"> </w:t>
      </w:r>
      <w:r w:rsidR="006C22B4">
        <w:t>339</w:t>
      </w:r>
    </w:p>
    <w:p w:rsidR="00627B6D" w:rsidRDefault="00AB38B8">
      <w:pPr>
        <w:pStyle w:val="Heading1"/>
      </w:pPr>
      <w:r>
        <w:t>suur</w:t>
      </w:r>
      <w:r w:rsidR="00627B6D">
        <w:t>ürituse korraldamiseks riigimetsas</w:t>
      </w:r>
    </w:p>
    <w:p w:rsidR="00627B6D" w:rsidRDefault="00627B6D">
      <w:pPr>
        <w:jc w:val="center"/>
        <w:rPr>
          <w:b/>
          <w:bCs/>
          <w:sz w:val="28"/>
        </w:rPr>
      </w:pPr>
    </w:p>
    <w:p w:rsidR="00627B6D" w:rsidRDefault="00627B6D">
      <w:pPr>
        <w:rPr>
          <w:b/>
          <w:bCs/>
          <w:sz w:val="28"/>
        </w:rPr>
      </w:pPr>
    </w:p>
    <w:p w:rsidR="00B60E17" w:rsidRDefault="00DC2B70" w:rsidP="00DC2B70">
      <w:pPr>
        <w:ind w:left="6480" w:firstLine="120"/>
        <w:rPr>
          <w:szCs w:val="18"/>
        </w:rPr>
      </w:pPr>
      <w:r>
        <w:rPr>
          <w:szCs w:val="18"/>
        </w:rPr>
        <w:t>Kuupäev vastavalt viimasele digiallkirjale</w:t>
      </w:r>
    </w:p>
    <w:p w:rsidR="00DC2B70" w:rsidRDefault="00DC2B70" w:rsidP="00B60E17"/>
    <w:p w:rsidR="00ED5F86" w:rsidRPr="00222021" w:rsidRDefault="00B60E17" w:rsidP="0088100B">
      <w:pPr>
        <w:jc w:val="both"/>
      </w:pPr>
      <w:r w:rsidRPr="005519C5">
        <w:rPr>
          <w:b/>
        </w:rPr>
        <w:t>Riigimetsa Majandamise Keskus</w:t>
      </w:r>
      <w:r>
        <w:t xml:space="preserve">, </w:t>
      </w:r>
      <w:r w:rsidR="003E515D">
        <w:rPr>
          <w:noProof/>
        </w:rPr>
        <w:t>keda</w:t>
      </w:r>
      <w:r w:rsidR="00F72073">
        <w:rPr>
          <w:noProof/>
        </w:rPr>
        <w:t xml:space="preserve"> esindab </w:t>
      </w:r>
      <w:r w:rsidR="001A6106" w:rsidRPr="00693933">
        <w:t xml:space="preserve">RMK juhatuse esimehe </w:t>
      </w:r>
      <w:r w:rsidR="00E80B9F">
        <w:t>06</w:t>
      </w:r>
      <w:r w:rsidR="001A6106" w:rsidRPr="00693933">
        <w:t>.0</w:t>
      </w:r>
      <w:r w:rsidR="00E80B9F">
        <w:t>7</w:t>
      </w:r>
      <w:r w:rsidR="001A6106" w:rsidRPr="00693933">
        <w:t>.201</w:t>
      </w:r>
      <w:r w:rsidR="00E80B9F">
        <w:t>6</w:t>
      </w:r>
      <w:r w:rsidR="001A6106" w:rsidRPr="00693933">
        <w:t>. a käskkirja  nr 1-5/</w:t>
      </w:r>
      <w:r w:rsidR="00E80B9F">
        <w:t>83</w:t>
      </w:r>
      <w:r w:rsidR="001A6106" w:rsidRPr="00693933">
        <w:t xml:space="preserve"> alusel RMK </w:t>
      </w:r>
      <w:r w:rsidR="00E80B9F">
        <w:t>Külastuskorraldus</w:t>
      </w:r>
      <w:r w:rsidR="001A6106" w:rsidRPr="00693933">
        <w:t xml:space="preserve">osakonna </w:t>
      </w:r>
      <w:r w:rsidR="00E80B9F">
        <w:t>Lääne-</w:t>
      </w:r>
      <w:r w:rsidR="001A6106" w:rsidRPr="00693933">
        <w:t xml:space="preserve">Eesti piirkonna </w:t>
      </w:r>
      <w:r w:rsidR="00E80B9F">
        <w:t>külastusala juht</w:t>
      </w:r>
      <w:r w:rsidR="001A6106" w:rsidRPr="00693933">
        <w:t xml:space="preserve"> </w:t>
      </w:r>
      <w:r w:rsidR="00E80B9F">
        <w:t>Daniel Juhhov</w:t>
      </w:r>
      <w:r w:rsidR="003E515D" w:rsidRPr="00ED7C09">
        <w:rPr>
          <w:i/>
          <w:iCs/>
          <w:noProof/>
        </w:rPr>
        <w:t>,</w:t>
      </w:r>
      <w:r w:rsidR="003E515D">
        <w:t xml:space="preserve"> </w:t>
      </w:r>
      <w:r>
        <w:t xml:space="preserve">edaspidi </w:t>
      </w:r>
      <w:r w:rsidR="00ED5F86" w:rsidRPr="00BE00C1">
        <w:rPr>
          <w:b/>
        </w:rPr>
        <w:t>RMK</w:t>
      </w:r>
      <w:r w:rsidR="00ED5F86">
        <w:rPr>
          <w:b/>
        </w:rPr>
        <w:t>,</w:t>
      </w:r>
      <w:r w:rsidR="00ED5F86">
        <w:t xml:space="preserve"> ühelt </w:t>
      </w:r>
      <w:r w:rsidR="00ED5F86" w:rsidRPr="00222021">
        <w:t xml:space="preserve">poolt </w:t>
      </w:r>
      <w:r w:rsidRPr="00222021">
        <w:t xml:space="preserve">ja </w:t>
      </w:r>
      <w:r w:rsidR="00854432">
        <w:rPr>
          <w:rFonts w:eastAsia="Calibri"/>
          <w:szCs w:val="22"/>
        </w:rPr>
        <w:t>Tõnis Jaaniste</w:t>
      </w:r>
      <w:r w:rsidR="00C231CA" w:rsidRPr="00222021">
        <w:rPr>
          <w:i/>
          <w:iCs/>
        </w:rPr>
        <w:t>,</w:t>
      </w:r>
      <w:r w:rsidRPr="00222021">
        <w:rPr>
          <w:i/>
          <w:iCs/>
        </w:rPr>
        <w:t xml:space="preserve"> </w:t>
      </w:r>
      <w:r w:rsidRPr="00222021">
        <w:t xml:space="preserve">edaspidi </w:t>
      </w:r>
      <w:r w:rsidR="00BE00C1" w:rsidRPr="00222021">
        <w:rPr>
          <w:b/>
        </w:rPr>
        <w:t>Ürituse korraldaja</w:t>
      </w:r>
      <w:r w:rsidRPr="00222021">
        <w:t xml:space="preserve">, teiselt poolt, </w:t>
      </w:r>
    </w:p>
    <w:p w:rsidR="00ED5F86" w:rsidRPr="00222021" w:rsidRDefault="00B60E17" w:rsidP="0088100B">
      <w:pPr>
        <w:jc w:val="both"/>
      </w:pPr>
      <w:r w:rsidRPr="00222021">
        <w:t xml:space="preserve">keda nimetatakse edaspidi </w:t>
      </w:r>
      <w:r w:rsidRPr="00222021">
        <w:rPr>
          <w:b/>
        </w:rPr>
        <w:t xml:space="preserve">Pool </w:t>
      </w:r>
      <w:r w:rsidR="00754082" w:rsidRPr="00222021">
        <w:t>või ühiselt</w:t>
      </w:r>
      <w:r w:rsidRPr="00222021">
        <w:t xml:space="preserve"> </w:t>
      </w:r>
      <w:r w:rsidRPr="00222021">
        <w:rPr>
          <w:b/>
        </w:rPr>
        <w:t>Pool</w:t>
      </w:r>
      <w:r w:rsidR="00754082" w:rsidRPr="00222021">
        <w:rPr>
          <w:b/>
        </w:rPr>
        <w:t>ed</w:t>
      </w:r>
      <w:r w:rsidRPr="00222021">
        <w:t xml:space="preserve">, </w:t>
      </w:r>
    </w:p>
    <w:p w:rsidR="00ED5F86" w:rsidRPr="00222021" w:rsidRDefault="00ED5F86" w:rsidP="0088100B">
      <w:pPr>
        <w:jc w:val="both"/>
      </w:pPr>
    </w:p>
    <w:p w:rsidR="00B60E17" w:rsidRPr="00222021" w:rsidRDefault="00B60E17" w:rsidP="0088100B">
      <w:pPr>
        <w:jc w:val="both"/>
      </w:pPr>
      <w:r w:rsidRPr="00222021">
        <w:rPr>
          <w:szCs w:val="18"/>
        </w:rPr>
        <w:t xml:space="preserve">sõlmisid käesoleva </w:t>
      </w:r>
      <w:r w:rsidR="00754082" w:rsidRPr="00222021">
        <w:rPr>
          <w:szCs w:val="18"/>
        </w:rPr>
        <w:t>l</w:t>
      </w:r>
      <w:r w:rsidRPr="00222021">
        <w:rPr>
          <w:szCs w:val="18"/>
        </w:rPr>
        <w:t>epingu</w:t>
      </w:r>
      <w:r w:rsidR="00754082" w:rsidRPr="00222021">
        <w:rPr>
          <w:szCs w:val="18"/>
        </w:rPr>
        <w:t xml:space="preserve">, </w:t>
      </w:r>
      <w:r w:rsidRPr="00222021">
        <w:rPr>
          <w:szCs w:val="18"/>
        </w:rPr>
        <w:t xml:space="preserve">edaspidi </w:t>
      </w:r>
      <w:r w:rsidRPr="00222021">
        <w:rPr>
          <w:b/>
          <w:bCs/>
          <w:szCs w:val="18"/>
        </w:rPr>
        <w:t>Leping</w:t>
      </w:r>
      <w:r w:rsidR="00754082" w:rsidRPr="00222021">
        <w:rPr>
          <w:b/>
          <w:bCs/>
          <w:szCs w:val="18"/>
        </w:rPr>
        <w:t>,</w:t>
      </w:r>
      <w:r w:rsidRPr="00222021">
        <w:rPr>
          <w:szCs w:val="18"/>
        </w:rPr>
        <w:t xml:space="preserve"> alljärgnevas: </w:t>
      </w:r>
    </w:p>
    <w:p w:rsidR="00627B6D" w:rsidRPr="00222021" w:rsidRDefault="00627B6D" w:rsidP="0088100B">
      <w:pPr>
        <w:jc w:val="both"/>
      </w:pPr>
    </w:p>
    <w:p w:rsidR="00627B6D" w:rsidRPr="00222021" w:rsidRDefault="00627B6D" w:rsidP="0088100B">
      <w:pPr>
        <w:jc w:val="both"/>
        <w:rPr>
          <w:b/>
          <w:bCs/>
        </w:rPr>
      </w:pPr>
      <w:r w:rsidRPr="00222021">
        <w:rPr>
          <w:b/>
          <w:bCs/>
        </w:rPr>
        <w:t>1. Lepingu objekt ja eesmärk</w:t>
      </w:r>
    </w:p>
    <w:p w:rsidR="001A6106" w:rsidRPr="00222021" w:rsidRDefault="00627B6D" w:rsidP="0088100B">
      <w:pPr>
        <w:pStyle w:val="BodyTextIndent"/>
        <w:ind w:left="0"/>
        <w:jc w:val="both"/>
      </w:pPr>
      <w:r w:rsidRPr="00222021">
        <w:rPr>
          <w:b/>
          <w:bCs/>
        </w:rPr>
        <w:t xml:space="preserve">1.1. </w:t>
      </w:r>
      <w:r w:rsidR="001A6106" w:rsidRPr="00222021">
        <w:t>Käesoleva lepingu objektiks on RMK poolt antud loa alusel Märjamaa vallas R</w:t>
      </w:r>
      <w:r w:rsidR="00DC2B70" w:rsidRPr="00222021">
        <w:t>apla  maakonnas Varbola linnamägi koos seda ümbritsevate parklatega</w:t>
      </w:r>
      <w:r w:rsidR="008D49AD" w:rsidRPr="00222021">
        <w:t xml:space="preserve">, mis </w:t>
      </w:r>
      <w:r w:rsidR="001A6106" w:rsidRPr="00222021">
        <w:t>paikneva</w:t>
      </w:r>
      <w:r w:rsidR="008D49AD" w:rsidRPr="00222021">
        <w:t>d</w:t>
      </w:r>
      <w:r w:rsidR="001A6106" w:rsidRPr="00222021">
        <w:t xml:space="preserve"> riigimetsamaa</w:t>
      </w:r>
      <w:r w:rsidR="008D49AD" w:rsidRPr="00222021">
        <w:t xml:space="preserve">l </w:t>
      </w:r>
      <w:r w:rsidR="001A6106" w:rsidRPr="00222021">
        <w:t xml:space="preserve">suurusega umbes 3 ha ja juurdepääsu teede, edaspidi </w:t>
      </w:r>
      <w:r w:rsidR="001A6106" w:rsidRPr="00222021">
        <w:rPr>
          <w:b/>
        </w:rPr>
        <w:t>Ala</w:t>
      </w:r>
      <w:r w:rsidR="001A6106" w:rsidRPr="00222021">
        <w:t>, kasutamine</w:t>
      </w:r>
      <w:r w:rsidR="00854432">
        <w:t xml:space="preserve"> pulmatseremoonia</w:t>
      </w:r>
      <w:r w:rsidR="001A6106" w:rsidRPr="00222021">
        <w:t xml:space="preserve">, edaspidi </w:t>
      </w:r>
      <w:r w:rsidR="001A6106" w:rsidRPr="00222021">
        <w:rPr>
          <w:b/>
        </w:rPr>
        <w:t>Ürituse</w:t>
      </w:r>
      <w:r w:rsidR="001A6106" w:rsidRPr="00222021">
        <w:t xml:space="preserve">, läbiviimiseks. </w:t>
      </w:r>
    </w:p>
    <w:p w:rsidR="00627B6D" w:rsidRPr="00222021" w:rsidRDefault="00627B6D" w:rsidP="0088100B">
      <w:pPr>
        <w:pStyle w:val="BodyTextIndent"/>
        <w:ind w:left="0"/>
        <w:jc w:val="both"/>
      </w:pPr>
    </w:p>
    <w:p w:rsidR="00627B6D" w:rsidRPr="00222021" w:rsidRDefault="00627B6D" w:rsidP="0088100B">
      <w:pPr>
        <w:pStyle w:val="BodyTextIndent"/>
        <w:ind w:left="0"/>
        <w:jc w:val="both"/>
      </w:pPr>
      <w:r w:rsidRPr="00222021">
        <w:rPr>
          <w:b/>
          <w:bCs/>
        </w:rPr>
        <w:t>1.2.</w:t>
      </w:r>
      <w:r w:rsidRPr="00222021">
        <w:t xml:space="preserve"> Käesoleva lepingu eesmärgiks on abinõude rakendamine riigimetsa tervisliku seisundi säilimiseks, tuleohu vältimiseks, metsavarude säilimiseks  ning RMK poolt metsateede ja –sihtide  rajamiseks, korrashoidmiseks</w:t>
      </w:r>
      <w:r w:rsidR="00E44B6F" w:rsidRPr="00222021">
        <w:t xml:space="preserve"> ning igaüheõiguse objektide hooldamiseks</w:t>
      </w:r>
      <w:r w:rsidRPr="00222021">
        <w:t xml:space="preserve"> ja arendamiseks tehtud kulutuste hüvitamiseks.  </w:t>
      </w:r>
    </w:p>
    <w:p w:rsidR="00627B6D" w:rsidRPr="00222021" w:rsidRDefault="00627B6D" w:rsidP="0088100B">
      <w:pPr>
        <w:jc w:val="both"/>
      </w:pPr>
    </w:p>
    <w:p w:rsidR="00627B6D" w:rsidRPr="00222021" w:rsidRDefault="00627B6D" w:rsidP="0088100B">
      <w:pPr>
        <w:jc w:val="both"/>
        <w:rPr>
          <w:b/>
          <w:bCs/>
        </w:rPr>
      </w:pPr>
      <w:r w:rsidRPr="00222021">
        <w:rPr>
          <w:b/>
          <w:bCs/>
        </w:rPr>
        <w:t>2. Riigimetsa kasutamise tähtaeg</w:t>
      </w:r>
    </w:p>
    <w:p w:rsidR="00627B6D" w:rsidRDefault="00627B6D" w:rsidP="0088100B">
      <w:pPr>
        <w:pStyle w:val="BodyText"/>
        <w:jc w:val="both"/>
        <w:rPr>
          <w:b w:val="0"/>
          <w:bCs w:val="0"/>
        </w:rPr>
      </w:pPr>
      <w:r w:rsidRPr="00222021">
        <w:rPr>
          <w:b w:val="0"/>
          <w:bCs w:val="0"/>
        </w:rPr>
        <w:t xml:space="preserve">Ürituse korraldajal on õigus kasutada ala ajavahemikul </w:t>
      </w:r>
      <w:r w:rsidR="00854432">
        <w:rPr>
          <w:b w:val="0"/>
          <w:bCs w:val="0"/>
        </w:rPr>
        <w:t>29</w:t>
      </w:r>
      <w:r w:rsidR="008D49AD" w:rsidRPr="00222021">
        <w:rPr>
          <w:b w:val="0"/>
          <w:bCs w:val="0"/>
        </w:rPr>
        <w:t>.</w:t>
      </w:r>
      <w:r w:rsidR="00854432">
        <w:rPr>
          <w:b w:val="0"/>
          <w:bCs w:val="0"/>
        </w:rPr>
        <w:t>07.2017</w:t>
      </w:r>
      <w:r w:rsidR="000929F0" w:rsidRPr="00222021">
        <w:rPr>
          <w:b w:val="0"/>
          <w:bCs w:val="0"/>
        </w:rPr>
        <w:t xml:space="preserve"> </w:t>
      </w:r>
      <w:r w:rsidR="00DC2B70" w:rsidRPr="00222021">
        <w:rPr>
          <w:b w:val="0"/>
          <w:bCs w:val="0"/>
        </w:rPr>
        <w:t xml:space="preserve">kell </w:t>
      </w:r>
      <w:r w:rsidR="000929F0" w:rsidRPr="00222021">
        <w:rPr>
          <w:b w:val="0"/>
          <w:bCs w:val="0"/>
        </w:rPr>
        <w:t>1</w:t>
      </w:r>
      <w:r w:rsidR="00854432">
        <w:rPr>
          <w:b w:val="0"/>
          <w:bCs w:val="0"/>
        </w:rPr>
        <w:t>5:</w:t>
      </w:r>
      <w:r w:rsidR="00E44B6F" w:rsidRPr="00222021">
        <w:rPr>
          <w:b w:val="0"/>
          <w:bCs w:val="0"/>
        </w:rPr>
        <w:t>00 –</w:t>
      </w:r>
      <w:r w:rsidR="00854432">
        <w:rPr>
          <w:b w:val="0"/>
          <w:bCs w:val="0"/>
        </w:rPr>
        <w:t xml:space="preserve"> 19:00</w:t>
      </w:r>
      <w:r w:rsidR="00E80B9F" w:rsidRPr="00222021">
        <w:rPr>
          <w:b w:val="0"/>
          <w:bCs w:val="0"/>
        </w:rPr>
        <w:t>.</w:t>
      </w:r>
      <w:r>
        <w:rPr>
          <w:b w:val="0"/>
          <w:bCs w:val="0"/>
        </w:rPr>
        <w:t xml:space="preserve">           </w:t>
      </w:r>
    </w:p>
    <w:p w:rsidR="00627B6D" w:rsidRDefault="00627B6D" w:rsidP="0088100B">
      <w:pPr>
        <w:jc w:val="both"/>
        <w:rPr>
          <w:b/>
          <w:bCs/>
        </w:rPr>
      </w:pPr>
    </w:p>
    <w:p w:rsidR="00627B6D" w:rsidRPr="008D19A7" w:rsidRDefault="00627B6D" w:rsidP="0088100B">
      <w:pPr>
        <w:jc w:val="both"/>
        <w:rPr>
          <w:b/>
          <w:bCs/>
        </w:rPr>
      </w:pPr>
      <w:r w:rsidRPr="008D19A7">
        <w:rPr>
          <w:b/>
          <w:bCs/>
        </w:rPr>
        <w:t>3. Poolte tegevus</w:t>
      </w:r>
    </w:p>
    <w:p w:rsidR="00627B6D" w:rsidRPr="008D19A7" w:rsidRDefault="00627B6D" w:rsidP="0088100B">
      <w:pPr>
        <w:jc w:val="both"/>
        <w:rPr>
          <w:b/>
          <w:bCs/>
        </w:rPr>
      </w:pPr>
      <w:r w:rsidRPr="008D19A7">
        <w:rPr>
          <w:b/>
          <w:bCs/>
        </w:rPr>
        <w:t>3.1.</w:t>
      </w:r>
      <w:r w:rsidRPr="008D19A7">
        <w:t xml:space="preserve"> </w:t>
      </w:r>
      <w:r w:rsidRPr="008D19A7">
        <w:rPr>
          <w:b/>
          <w:bCs/>
        </w:rPr>
        <w:t xml:space="preserve">Ürituse korraldaja kohustub: </w:t>
      </w:r>
    </w:p>
    <w:p w:rsidR="00627B6D" w:rsidRDefault="00627B6D" w:rsidP="0088100B">
      <w:pPr>
        <w:jc w:val="both"/>
      </w:pPr>
      <w:r>
        <w:t xml:space="preserve">3.1.1.kirjalikult teatama RMK-le </w:t>
      </w:r>
      <w:r w:rsidR="00854432">
        <w:t>14 päeva enne Ürituse algust</w:t>
      </w:r>
      <w:r>
        <w:t xml:space="preserve"> osavõtvate isikute ligikaudse arvu, piirkonda saabuvate sõidukite arvu, ürituse ajakava, toitlustuse ja kaubanduse korralduse, ürituse eest vastutava isiku(te) nimed ja kontaktandm</w:t>
      </w:r>
      <w:r w:rsidR="00E80B9F">
        <w:t>ed ning ülesanded ja vastutuse ning esitama</w:t>
      </w:r>
      <w:r>
        <w:t xml:space="preserve"> muu kavandatava tegevusega seonduva informatsiooni; </w:t>
      </w:r>
    </w:p>
    <w:p w:rsidR="00627B6D" w:rsidRDefault="00627B6D" w:rsidP="0088100B">
      <w:pPr>
        <w:jc w:val="both"/>
      </w:pPr>
      <w:r>
        <w:t>3.1.2. õigusaktidega ettenähtud juhtudel taotlema kohalikult omavalitsuselt, kaitseala valitsejalt</w:t>
      </w:r>
      <w:r w:rsidR="00E44B6F">
        <w:t xml:space="preserve">, </w:t>
      </w:r>
      <w:r w:rsidR="00E44B6F" w:rsidRPr="00E44B6F">
        <w:rPr>
          <w:b/>
        </w:rPr>
        <w:t>Maanteeametilt (liikluse korraldus)</w:t>
      </w:r>
      <w:r>
        <w:t xml:space="preserve"> ning teistelt riigi- ja kohaliku omavalituse asutustelt ürituse korraldamiseks vajalikud load ja kooskõlastused ning esitama nende koopiad RMK esindajale; </w:t>
      </w:r>
    </w:p>
    <w:p w:rsidR="00627B6D" w:rsidRDefault="00627B6D" w:rsidP="0088100B">
      <w:pPr>
        <w:jc w:val="both"/>
      </w:pPr>
      <w:r>
        <w:t xml:space="preserve">3.1.3. kinni pidama </w:t>
      </w:r>
      <w:hyperlink r:id="rId7" w:history="1">
        <w:r w:rsidR="009168BC" w:rsidRPr="00E663F7">
          <w:rPr>
            <w:rStyle w:val="Hyperlink"/>
          </w:rPr>
          <w:t>tuleohutuse seaduse</w:t>
        </w:r>
      </w:hyperlink>
      <w:r w:rsidR="009168BC">
        <w:t xml:space="preserve"> nõuetest; </w:t>
      </w:r>
      <w:r>
        <w:rPr>
          <w:color w:val="0000FF"/>
          <w:u w:val="single"/>
        </w:rPr>
        <w:t xml:space="preserve"> </w:t>
      </w:r>
    </w:p>
    <w:p w:rsidR="00627B6D" w:rsidRDefault="00627B6D" w:rsidP="0088100B">
      <w:pPr>
        <w:pStyle w:val="NormalWeb"/>
        <w:numPr>
          <w:ilvl w:val="2"/>
          <w:numId w:val="18"/>
        </w:numPr>
        <w:tabs>
          <w:tab w:val="clear" w:pos="720"/>
          <w:tab w:val="num" w:pos="0"/>
        </w:tabs>
        <w:spacing w:before="0" w:beforeAutospacing="0" w:after="0" w:afterAutospacing="0"/>
        <w:ind w:left="0" w:firstLine="0"/>
        <w:jc w:val="both"/>
        <w:rPr>
          <w:lang w:val="et-EE"/>
        </w:rPr>
      </w:pPr>
      <w:r>
        <w:rPr>
          <w:lang w:val="et-EE"/>
        </w:rPr>
        <w:t xml:space="preserve">ürituse korraldamisel kasutama ala viisil, millega püütakse võimalikult ära hoida kahjustusi metsale ja pinnasele; </w:t>
      </w:r>
    </w:p>
    <w:p w:rsidR="00627B6D" w:rsidRDefault="00627B6D" w:rsidP="0088100B">
      <w:pPr>
        <w:numPr>
          <w:ilvl w:val="2"/>
          <w:numId w:val="18"/>
        </w:numPr>
        <w:ind w:left="0" w:firstLine="0"/>
        <w:jc w:val="both"/>
      </w:pPr>
      <w:r>
        <w:t>metsatulekahju, keskkonnareostuse või keskkonnakaitsenõuete rikkumiste</w:t>
      </w:r>
    </w:p>
    <w:p w:rsidR="00627B6D" w:rsidRDefault="00627B6D" w:rsidP="0088100B">
      <w:pPr>
        <w:jc w:val="both"/>
      </w:pPr>
      <w:r>
        <w:t xml:space="preserve">avastamisel informeerima viivitamatult riigimetsa majandajat, päästeameti häirekeskust  ja </w:t>
      </w:r>
      <w:r w:rsidR="001D577C">
        <w:t>Keskkonnainspektsiooni</w:t>
      </w:r>
      <w:r>
        <w:t>;</w:t>
      </w:r>
    </w:p>
    <w:p w:rsidR="00627B6D" w:rsidRDefault="00627B6D" w:rsidP="0088100B">
      <w:pPr>
        <w:numPr>
          <w:ilvl w:val="2"/>
          <w:numId w:val="18"/>
        </w:numPr>
        <w:jc w:val="both"/>
      </w:pPr>
      <w:r>
        <w:t xml:space="preserve">tagama turvalisuse üritusest osavõtjatele ja korraldajatele ning nende varale, </w:t>
      </w:r>
    </w:p>
    <w:p w:rsidR="00627B6D" w:rsidRDefault="00627B6D" w:rsidP="0088100B">
      <w:pPr>
        <w:jc w:val="both"/>
      </w:pPr>
      <w:r>
        <w:lastRenderedPageBreak/>
        <w:t xml:space="preserve">varguste, kallaletungimiste või muu õigusvastase käitumise korral kutsuma kohale politseitöötaja; </w:t>
      </w:r>
    </w:p>
    <w:p w:rsidR="000821E7" w:rsidRDefault="00627B6D" w:rsidP="0088100B">
      <w:pPr>
        <w:jc w:val="both"/>
      </w:pPr>
      <w:r>
        <w:t>3.1.</w:t>
      </w:r>
      <w:r w:rsidR="000821E7">
        <w:t>6</w:t>
      </w:r>
      <w:r>
        <w:t xml:space="preserve">. tagama kannatanutele või haigestunutele esmaabi andmise ning vajadusel korraldama üritusel osalejate evakueerimise; </w:t>
      </w:r>
    </w:p>
    <w:p w:rsidR="00627B6D" w:rsidRDefault="000821E7" w:rsidP="0088100B">
      <w:pPr>
        <w:jc w:val="both"/>
      </w:pPr>
      <w:r>
        <w:t xml:space="preserve">3.1.7. </w:t>
      </w:r>
      <w:r w:rsidR="00627B6D">
        <w:t xml:space="preserve">pärast ürituse  lõppu hiljemalt </w:t>
      </w:r>
      <w:r w:rsidR="00390566">
        <w:t xml:space="preserve">2 tunni jooksul koristama alalt tekkinud jäätmed ja </w:t>
      </w:r>
      <w:r w:rsidR="00627B6D">
        <w:t xml:space="preserve">2 kalendripäeva jooksul tasandama rööpad, kinni ajama augud ning taastama teede katted; </w:t>
      </w:r>
    </w:p>
    <w:p w:rsidR="00627B6D" w:rsidRDefault="00BF6BE2" w:rsidP="0088100B">
      <w:pPr>
        <w:jc w:val="both"/>
      </w:pPr>
      <w:r>
        <w:t>3.1.8</w:t>
      </w:r>
      <w:r w:rsidR="00627B6D">
        <w:t>. hüvitama RMK-le kõik ürituse korraldamisega riigimetsale tekitatud kahjud.</w:t>
      </w:r>
    </w:p>
    <w:p w:rsidR="008047DC" w:rsidRDefault="008047DC" w:rsidP="0088100B">
      <w:pPr>
        <w:jc w:val="both"/>
      </w:pPr>
      <w:r>
        <w:t>3.1.9 tagatud peab olema mälestise ja seda ümbritseva piirkonna heakord pärast ürituse lõppu.</w:t>
      </w:r>
    </w:p>
    <w:p w:rsidR="001D577C" w:rsidRDefault="001D577C" w:rsidP="0088100B">
      <w:pPr>
        <w:jc w:val="both"/>
      </w:pPr>
    </w:p>
    <w:p w:rsidR="00627B6D" w:rsidRPr="008D19A7" w:rsidRDefault="00627B6D" w:rsidP="0088100B">
      <w:pPr>
        <w:jc w:val="both"/>
      </w:pPr>
      <w:r w:rsidRPr="008D19A7">
        <w:rPr>
          <w:b/>
          <w:bCs/>
        </w:rPr>
        <w:t>3.2. Ürituse korraldajal on seoses ürituse korraldamisega keelatud:</w:t>
      </w:r>
    </w:p>
    <w:p w:rsidR="00627B6D" w:rsidRDefault="00627B6D" w:rsidP="0088100B">
      <w:pPr>
        <w:jc w:val="both"/>
      </w:pPr>
      <w:r>
        <w:t>3.2.1.   langetada puid;</w:t>
      </w:r>
    </w:p>
    <w:p w:rsidR="00627B6D" w:rsidRDefault="00627B6D" w:rsidP="0088100B">
      <w:pPr>
        <w:numPr>
          <w:ilvl w:val="2"/>
          <w:numId w:val="22"/>
        </w:numPr>
        <w:jc w:val="both"/>
      </w:pPr>
      <w:r>
        <w:t>püstitada ehitisi ja kaevata kraave;</w:t>
      </w:r>
    </w:p>
    <w:p w:rsidR="00627B6D" w:rsidRDefault="00627B6D" w:rsidP="0088100B">
      <w:pPr>
        <w:numPr>
          <w:ilvl w:val="2"/>
          <w:numId w:val="22"/>
        </w:numPr>
        <w:jc w:val="both"/>
      </w:pPr>
      <w:r>
        <w:t xml:space="preserve">prahistada riigimetsa jäätmetega; </w:t>
      </w:r>
    </w:p>
    <w:p w:rsidR="00627B6D" w:rsidRDefault="00627B6D" w:rsidP="0088100B">
      <w:pPr>
        <w:numPr>
          <w:ilvl w:val="2"/>
          <w:numId w:val="22"/>
        </w:numPr>
        <w:jc w:val="both"/>
      </w:pPr>
      <w:r>
        <w:t>häirida kohalike elanike öörahu;</w:t>
      </w:r>
    </w:p>
    <w:p w:rsidR="00627B6D" w:rsidRDefault="00627B6D" w:rsidP="0088100B">
      <w:pPr>
        <w:numPr>
          <w:ilvl w:val="2"/>
          <w:numId w:val="22"/>
        </w:numPr>
        <w:jc w:val="both"/>
      </w:pPr>
      <w:r>
        <w:t xml:space="preserve">häirida loomade ja lindude elupaiku; </w:t>
      </w:r>
    </w:p>
    <w:p w:rsidR="00627B6D" w:rsidRDefault="00627B6D" w:rsidP="0088100B">
      <w:pPr>
        <w:numPr>
          <w:ilvl w:val="2"/>
          <w:numId w:val="22"/>
        </w:numPr>
        <w:jc w:val="both"/>
      </w:pPr>
      <w:r>
        <w:t xml:space="preserve">teha lõket selleks ettevalmistamata kohtades ja muu tegevus, mis võib tekitada metsatulekahju. </w:t>
      </w:r>
    </w:p>
    <w:p w:rsidR="008047DC" w:rsidRPr="00D97C07" w:rsidRDefault="008047DC" w:rsidP="0088100B">
      <w:pPr>
        <w:numPr>
          <w:ilvl w:val="2"/>
          <w:numId w:val="22"/>
        </w:numPr>
        <w:jc w:val="both"/>
        <w:rPr>
          <w:b/>
        </w:rPr>
      </w:pPr>
      <w:r w:rsidRPr="00D97C07">
        <w:rPr>
          <w:b/>
        </w:rPr>
        <w:t>Mälestisel ja mälestise kaitsevööndis on keelatud pinnast kahjustavad tegevused.</w:t>
      </w:r>
      <w:r w:rsidRPr="00D97C07">
        <w:t xml:space="preserve"> </w:t>
      </w:r>
      <w:r w:rsidRPr="00D97C07">
        <w:rPr>
          <w:b/>
        </w:rPr>
        <w:t>Pehme märja pinnasega on teenindav transport linnuse õuealal keelatud. Kuiva pinnase oludes minimeerida teenindava transpordi liikumist linnusealal.</w:t>
      </w:r>
    </w:p>
    <w:p w:rsidR="00627B6D" w:rsidRDefault="00031B68" w:rsidP="0088100B">
      <w:pPr>
        <w:ind w:left="720"/>
        <w:jc w:val="both"/>
      </w:pPr>
      <w:r>
        <w:tab/>
      </w:r>
    </w:p>
    <w:p w:rsidR="00627B6D" w:rsidRPr="008D19A7" w:rsidRDefault="00627B6D" w:rsidP="0088100B">
      <w:pPr>
        <w:jc w:val="both"/>
        <w:rPr>
          <w:b/>
          <w:bCs/>
        </w:rPr>
      </w:pPr>
      <w:r w:rsidRPr="008D19A7">
        <w:rPr>
          <w:b/>
          <w:bCs/>
        </w:rPr>
        <w:t xml:space="preserve">3.3. RMK-l on õigus </w:t>
      </w:r>
    </w:p>
    <w:p w:rsidR="00627B6D" w:rsidRDefault="00627B6D" w:rsidP="0088100B">
      <w:pPr>
        <w:jc w:val="both"/>
        <w:rPr>
          <w:b/>
          <w:bCs/>
        </w:rPr>
      </w:pPr>
      <w:r>
        <w:t>3.3.1. tulekaitse kaalutlustel, metsa ökosüsteemi või sihtide, teede ja teiste rajatiste kaitseks peat</w:t>
      </w:r>
      <w:r w:rsidR="00A61D84">
        <w:t>ada või keelata metsa kasutajal</w:t>
      </w:r>
      <w:r>
        <w:t xml:space="preserve"> ala kasutamine, kui ilmastikutingimused ei võimalda metsa või rajatisi kasutada ilma metsa või rajatisi kahjustamata või ohtu seadmata</w:t>
      </w:r>
      <w:r>
        <w:rPr>
          <w:b/>
          <w:bCs/>
        </w:rPr>
        <w:t>;</w:t>
      </w:r>
    </w:p>
    <w:p w:rsidR="00A27E56" w:rsidRDefault="00A27E56" w:rsidP="00A27E56">
      <w:pPr>
        <w:jc w:val="both"/>
      </w:pPr>
      <w:r>
        <w:t>3.3.2. võimalike tekitatavate kahjude hüvitamise ja kahjustuste likvideerimise tagamiseks nõuda ürituse korraldajalt tagatisraha tasumist 320 euro ulatuses. Sellekohase nõude esitamisel ei ole ürituse korraldajal õigust ürituse korraldamiseks enne tagatisraha laekumist RMK pangakontole EE901010402017653009;</w:t>
      </w:r>
    </w:p>
    <w:p w:rsidR="00627B6D" w:rsidRDefault="00627B6D" w:rsidP="0088100B">
      <w:pPr>
        <w:jc w:val="both"/>
      </w:pPr>
      <w:r w:rsidRPr="00D97C07">
        <w:t>3.3.</w:t>
      </w:r>
      <w:r w:rsidR="00A27E56">
        <w:t>3</w:t>
      </w:r>
      <w:r w:rsidRPr="00D97C07">
        <w:t>. peatada või keelata ürituse korra</w:t>
      </w:r>
      <w:r w:rsidR="00A61D84">
        <w:t>ldamine, kui ürituse korraldaja</w:t>
      </w:r>
      <w:r w:rsidRPr="00D97C07">
        <w:t xml:space="preserve"> </w:t>
      </w:r>
      <w:r w:rsidR="00A27E56">
        <w:t>ei ole tasunud tagatisraha</w:t>
      </w:r>
      <w:r w:rsidRPr="00D97C07">
        <w:t xml:space="preserve"> </w:t>
      </w:r>
      <w:r w:rsidR="00A27E56">
        <w:t xml:space="preserve">ja/või </w:t>
      </w:r>
      <w:r w:rsidR="0082489A" w:rsidRPr="00D97C07">
        <w:t xml:space="preserve">punktis </w:t>
      </w:r>
      <w:r w:rsidR="0082489A" w:rsidRPr="000929F0">
        <w:t>3.1.10 nimetatud summat</w:t>
      </w:r>
      <w:r w:rsidRPr="000929F0">
        <w:t xml:space="preserve"> või ei pea kinni muudest lepinguga sätestatud kohustustest.</w:t>
      </w:r>
    </w:p>
    <w:p w:rsidR="00627B6D" w:rsidRDefault="00627B6D" w:rsidP="0088100B">
      <w:pPr>
        <w:jc w:val="both"/>
        <w:rPr>
          <w:b/>
          <w:bCs/>
        </w:rPr>
      </w:pPr>
    </w:p>
    <w:p w:rsidR="00627B6D" w:rsidRPr="008D19A7" w:rsidRDefault="00627B6D" w:rsidP="0088100B">
      <w:pPr>
        <w:numPr>
          <w:ilvl w:val="0"/>
          <w:numId w:val="22"/>
        </w:numPr>
        <w:jc w:val="both"/>
        <w:rPr>
          <w:b/>
          <w:bCs/>
        </w:rPr>
      </w:pPr>
      <w:r w:rsidRPr="008D19A7">
        <w:rPr>
          <w:b/>
          <w:bCs/>
        </w:rPr>
        <w:t>Kahjude kindlaksmääramine ja hüvitamine</w:t>
      </w:r>
    </w:p>
    <w:p w:rsidR="00627B6D" w:rsidRDefault="00627B6D" w:rsidP="0088100B">
      <w:pPr>
        <w:jc w:val="both"/>
      </w:pPr>
      <w:r>
        <w:rPr>
          <w:b/>
          <w:bCs/>
        </w:rPr>
        <w:t xml:space="preserve">4.1. RMK </w:t>
      </w:r>
      <w:r>
        <w:t>teostab enne ürituse algust  ala ülevaatuse, mille käigus fikseerib selle  seisundi aktiga. Pärast ürituse lõppemist ja lepingu punktis 3.1.</w:t>
      </w:r>
      <w:r w:rsidR="000821E7">
        <w:t>7</w:t>
      </w:r>
      <w:r>
        <w:t xml:space="preserve"> nimetatud tööde teostamist viib RMK läbi kontrolli ürituse korraldaja  poolt ala  kasutamise üle. Poolte  volitatud esindajad koostavad kahepoolse akti, milles fikseerivad ala seisundi ürituse   lõppedes, sealhulgas avastatud metsakahjustused, kahjustuste likvideerimis- ja muud taastamistööd ning nende tähtajad, samuti RMK-le tekitatud  kahju ja selle  hüvitamise korra. </w:t>
      </w:r>
    </w:p>
    <w:p w:rsidR="00627B6D" w:rsidRDefault="00627B6D" w:rsidP="0088100B">
      <w:pPr>
        <w:jc w:val="both"/>
      </w:pPr>
      <w:r>
        <w:rPr>
          <w:b/>
          <w:bCs/>
        </w:rPr>
        <w:t xml:space="preserve">4.2. Ürituse korraldaja </w:t>
      </w:r>
      <w:r>
        <w:t xml:space="preserve"> poolt riigimetsa kahjustamise või lepinguliste kohustuste mittetäitmise korral tagatisraha ei tagastata ja seda kasutatakse RMK poolt ürituse toimumise koha ja muu metsa taastamiseks ja/või koristamiseks.  RMK-l on õigus taastamis- ja koristustööd teha ise või tellida nende tööde tegemine kolmandate isikute poolt. </w:t>
      </w:r>
    </w:p>
    <w:p w:rsidR="00627B6D" w:rsidRDefault="00627B6D" w:rsidP="0088100B">
      <w:pPr>
        <w:jc w:val="both"/>
      </w:pPr>
      <w:r>
        <w:rPr>
          <w:b/>
          <w:bCs/>
        </w:rPr>
        <w:t>4.3.</w:t>
      </w:r>
      <w:r>
        <w:t xml:space="preserve"> Juhul, kui taastamis- ja/või koristustööde maksumus osutub suuremaks kui tasutud tagatisraha summa, on ürituse korraldaja  kohustatud hiljemalt 15 kalendripäeva jooksul sellekohase kirjaliku nõude saamisest tasuma RMK-le puudujääva summa. Tasumisega viivitamise korral on ürituse korraldaja  kohustatud tasuma viivist 0,15% tasumata summast päevas iga viivitatud kalendripäeva eest. </w:t>
      </w:r>
    </w:p>
    <w:p w:rsidR="00627B6D" w:rsidRDefault="00627B6D" w:rsidP="0088100B">
      <w:pPr>
        <w:jc w:val="both"/>
      </w:pPr>
      <w:r>
        <w:rPr>
          <w:b/>
          <w:bCs/>
        </w:rPr>
        <w:lastRenderedPageBreak/>
        <w:t>4.4.</w:t>
      </w:r>
      <w:r>
        <w:t xml:space="preserve"> Juhul, kui ürituse korraldaja  poolt metsakahjustusi ei ole tekitatud või kasutaja on need oma kulul kõrvaldanud, tagastab RMK ürituse korraldajale tagatisraha </w:t>
      </w:r>
    </w:p>
    <w:p w:rsidR="00627B6D" w:rsidRDefault="00627B6D" w:rsidP="0088100B">
      <w:pPr>
        <w:jc w:val="both"/>
      </w:pPr>
      <w:r>
        <w:t xml:space="preserve">5 kalendripäeva jooksul leping punktis 2 nimetatud perioodi lõppemisest. </w:t>
      </w:r>
    </w:p>
    <w:p w:rsidR="00627B6D" w:rsidRDefault="00627B6D" w:rsidP="0088100B">
      <w:pPr>
        <w:jc w:val="both"/>
      </w:pPr>
    </w:p>
    <w:p w:rsidR="00627B6D" w:rsidRPr="008D19A7" w:rsidRDefault="00627B6D" w:rsidP="0088100B">
      <w:pPr>
        <w:jc w:val="both"/>
        <w:rPr>
          <w:b/>
          <w:bCs/>
        </w:rPr>
      </w:pPr>
      <w:r w:rsidRPr="008D19A7">
        <w:rPr>
          <w:b/>
          <w:bCs/>
        </w:rPr>
        <w:t>5. Muud tingimused</w:t>
      </w:r>
    </w:p>
    <w:p w:rsidR="008D49AD" w:rsidRDefault="00627B6D" w:rsidP="0088100B">
      <w:pPr>
        <w:jc w:val="both"/>
      </w:pPr>
      <w:r>
        <w:rPr>
          <w:b/>
          <w:bCs/>
        </w:rPr>
        <w:t>5.</w:t>
      </w:r>
      <w:r w:rsidR="00C231CA">
        <w:rPr>
          <w:b/>
          <w:bCs/>
        </w:rPr>
        <w:t>1</w:t>
      </w:r>
      <w:r>
        <w:rPr>
          <w:b/>
          <w:bCs/>
        </w:rPr>
        <w:t>.</w:t>
      </w:r>
      <w:r w:rsidR="009E740D">
        <w:rPr>
          <w:b/>
          <w:bCs/>
        </w:rPr>
        <w:t xml:space="preserve"> </w:t>
      </w:r>
      <w:r>
        <w:rPr>
          <w:b/>
          <w:bCs/>
        </w:rPr>
        <w:t>Ürituse korraldaja</w:t>
      </w:r>
      <w:r w:rsidR="00A27E56">
        <w:t xml:space="preserve"> </w:t>
      </w:r>
      <w:r>
        <w:t xml:space="preserve"> määrab käesoleva lepingu täitmise eest vastutavaks isikuks </w:t>
      </w:r>
    </w:p>
    <w:p w:rsidR="00627B6D" w:rsidRDefault="00854432" w:rsidP="0088100B">
      <w:pPr>
        <w:jc w:val="both"/>
      </w:pPr>
      <w:r w:rsidRPr="00854432">
        <w:t>Tõnis Jaaniste</w:t>
      </w:r>
      <w:r w:rsidR="008D49AD" w:rsidRPr="0056348A">
        <w:rPr>
          <w:i/>
        </w:rPr>
        <w:t>,</w:t>
      </w:r>
      <w:r w:rsidR="008D49AD">
        <w:t xml:space="preserve"> </w:t>
      </w:r>
      <w:r w:rsidR="00627B6D" w:rsidRPr="00222021">
        <w:t>tel.</w:t>
      </w:r>
      <w:r w:rsidR="008D49AD" w:rsidRPr="00222021">
        <w:t xml:space="preserve"> </w:t>
      </w:r>
      <w:r w:rsidRPr="00854432">
        <w:t>56949855</w:t>
      </w:r>
      <w:r w:rsidR="008D49AD" w:rsidRPr="008D49AD">
        <w:t>.</w:t>
      </w:r>
      <w:r w:rsidR="00627B6D">
        <w:t xml:space="preserve"> </w:t>
      </w:r>
    </w:p>
    <w:p w:rsidR="008D49AD" w:rsidRDefault="00627B6D" w:rsidP="0088100B">
      <w:pPr>
        <w:jc w:val="both"/>
      </w:pPr>
      <w:r>
        <w:rPr>
          <w:b/>
          <w:bCs/>
        </w:rPr>
        <w:t>5.</w:t>
      </w:r>
      <w:r w:rsidR="00C231CA">
        <w:rPr>
          <w:b/>
          <w:bCs/>
        </w:rPr>
        <w:t>2</w:t>
      </w:r>
      <w:r>
        <w:rPr>
          <w:b/>
          <w:bCs/>
        </w:rPr>
        <w:t>.</w:t>
      </w:r>
      <w:r w:rsidR="009E740D">
        <w:rPr>
          <w:b/>
          <w:bCs/>
        </w:rPr>
        <w:t xml:space="preserve"> </w:t>
      </w:r>
      <w:r>
        <w:rPr>
          <w:b/>
          <w:bCs/>
        </w:rPr>
        <w:t>RMK määrab</w:t>
      </w:r>
      <w:r>
        <w:t xml:space="preserve"> oma esindajaks käesoleva lepingu täitmise kontrollimisel, ürituse korraldajale  informatsiooni andmisel ja esilekerkivate probleemide lahendamisel </w:t>
      </w:r>
    </w:p>
    <w:p w:rsidR="00627B6D" w:rsidRDefault="0056348A" w:rsidP="0088100B">
      <w:pPr>
        <w:jc w:val="both"/>
      </w:pPr>
      <w:r w:rsidRPr="00A27E56">
        <w:t>Loodusvaht</w:t>
      </w:r>
      <w:r w:rsidR="008D49AD" w:rsidRPr="00A27E56">
        <w:t xml:space="preserve"> </w:t>
      </w:r>
      <w:r w:rsidRPr="00A27E56">
        <w:t>Viljo Greim</w:t>
      </w:r>
      <w:r w:rsidR="008D49AD" w:rsidRPr="00A27E56">
        <w:t>, T</w:t>
      </w:r>
      <w:r w:rsidR="00627B6D" w:rsidRPr="00A27E56">
        <w:t xml:space="preserve">el. </w:t>
      </w:r>
      <w:r w:rsidRPr="00A27E56">
        <w:t>507 6814</w:t>
      </w:r>
    </w:p>
    <w:p w:rsidR="00627B6D" w:rsidRDefault="00627B6D" w:rsidP="0088100B">
      <w:pPr>
        <w:jc w:val="both"/>
      </w:pPr>
      <w:r>
        <w:rPr>
          <w:b/>
          <w:bCs/>
        </w:rPr>
        <w:t>5.</w:t>
      </w:r>
      <w:r w:rsidR="00C231CA">
        <w:rPr>
          <w:b/>
          <w:bCs/>
        </w:rPr>
        <w:t>3</w:t>
      </w:r>
      <w:r>
        <w:rPr>
          <w:b/>
          <w:bCs/>
        </w:rPr>
        <w:t>.</w:t>
      </w:r>
      <w:r w:rsidR="009E740D">
        <w:rPr>
          <w:b/>
          <w:bCs/>
        </w:rPr>
        <w:t xml:space="preserve"> </w:t>
      </w:r>
      <w:r>
        <w:rPr>
          <w:b/>
          <w:bCs/>
        </w:rPr>
        <w:t>Ürituse korraldaja</w:t>
      </w:r>
      <w:r>
        <w:t xml:space="preserve">  vastutab käesoleva lepingu mittenõuetekohase täitmise või täitmatajätmise tagajärjel riigimetsale  tekitatud kahju eest täies ulatuses. RMK-le tagatisraha tasumine ja kahjude hüvitamine ei vabasta ürituse korraldajat vastutusest metsa- ja keskkonnaõigusnormide rikkumise eest. </w:t>
      </w:r>
    </w:p>
    <w:p w:rsidR="00627B6D" w:rsidRDefault="00627B6D" w:rsidP="0088100B">
      <w:pPr>
        <w:jc w:val="both"/>
      </w:pPr>
      <w:r>
        <w:rPr>
          <w:b/>
          <w:bCs/>
        </w:rPr>
        <w:t>5.</w:t>
      </w:r>
      <w:r w:rsidR="00C231CA">
        <w:rPr>
          <w:b/>
          <w:bCs/>
        </w:rPr>
        <w:t>4</w:t>
      </w:r>
      <w:r>
        <w:rPr>
          <w:b/>
          <w:bCs/>
        </w:rPr>
        <w:t>.</w:t>
      </w:r>
      <w:r>
        <w:t xml:space="preserve"> </w:t>
      </w:r>
      <w:r w:rsidR="00533DCE">
        <w:t>L</w:t>
      </w:r>
      <w:r>
        <w:t>epingu täitmisel tekkivad lahkarvamused lahendatakse läbirääkimiste teel, läbirääkimiste käigus kokkuleppele mittejõudmisel lahendatakse vaidlus-küsimused vastavalt õigusaktidele.</w:t>
      </w:r>
    </w:p>
    <w:p w:rsidR="00627B6D" w:rsidRDefault="00627B6D" w:rsidP="0088100B">
      <w:pPr>
        <w:jc w:val="both"/>
      </w:pPr>
      <w:r>
        <w:rPr>
          <w:b/>
          <w:bCs/>
        </w:rPr>
        <w:t>5.</w:t>
      </w:r>
      <w:r w:rsidR="00C231CA">
        <w:rPr>
          <w:b/>
          <w:bCs/>
        </w:rPr>
        <w:t>5</w:t>
      </w:r>
      <w:r>
        <w:rPr>
          <w:b/>
          <w:bCs/>
        </w:rPr>
        <w:t>.</w:t>
      </w:r>
      <w:r>
        <w:t xml:space="preserve"> </w:t>
      </w:r>
      <w:r w:rsidR="00533DCE">
        <w:t>L</w:t>
      </w:r>
      <w:r>
        <w:t xml:space="preserve">eping jõustub selle allakirjutamisel ja kehtib kuni lepinguliste kohustuste täitmiseni mõlema poole poolt. </w:t>
      </w:r>
    </w:p>
    <w:p w:rsidR="00627B6D" w:rsidRDefault="00627B6D" w:rsidP="0088100B">
      <w:pPr>
        <w:jc w:val="both"/>
      </w:pPr>
      <w:r>
        <w:rPr>
          <w:b/>
          <w:bCs/>
        </w:rPr>
        <w:t>5.</w:t>
      </w:r>
      <w:r w:rsidR="00C231CA">
        <w:rPr>
          <w:b/>
          <w:bCs/>
        </w:rPr>
        <w:t>6</w:t>
      </w:r>
      <w:r>
        <w:rPr>
          <w:b/>
          <w:bCs/>
        </w:rPr>
        <w:t xml:space="preserve">. </w:t>
      </w:r>
      <w:r w:rsidR="00533DCE" w:rsidRPr="00533DCE">
        <w:rPr>
          <w:bCs/>
        </w:rPr>
        <w:t>L</w:t>
      </w:r>
      <w:r w:rsidRPr="00533DCE">
        <w:t>e</w:t>
      </w:r>
      <w:r>
        <w:t xml:space="preserve">ping on </w:t>
      </w:r>
      <w:r w:rsidR="00E9747D">
        <w:t>sõlmitud</w:t>
      </w:r>
      <w:r>
        <w:t xml:space="preserve"> kahes </w:t>
      </w:r>
      <w:r w:rsidR="00533DCE">
        <w:t xml:space="preserve">identses võrdset juriidilist jõudu omavas </w:t>
      </w:r>
      <w:r>
        <w:t xml:space="preserve">eksemplaris, </w:t>
      </w:r>
      <w:r w:rsidR="00533DCE">
        <w:t>millest kumbki Pool saab ühe eksemplari.</w:t>
      </w:r>
    </w:p>
    <w:p w:rsidR="00627B6D" w:rsidRDefault="00627B6D"/>
    <w:p w:rsidR="00BE00C1" w:rsidRDefault="00BE00C1" w:rsidP="00BE00C1">
      <w:pPr>
        <w:spacing w:line="240" w:lineRule="exact"/>
        <w:rPr>
          <w:b/>
        </w:rPr>
      </w:pPr>
      <w:r>
        <w:rPr>
          <w:b/>
        </w:rPr>
        <w:t>Poolte andmed ja allkirjad:</w:t>
      </w:r>
    </w:p>
    <w:p w:rsidR="00BE00C1" w:rsidRDefault="00BE00C1" w:rsidP="00BE00C1">
      <w:pPr>
        <w:pStyle w:val="Heading1"/>
        <w:rPr>
          <w:b w:val="0"/>
          <w:bCs w:val="0"/>
        </w:rPr>
      </w:pPr>
    </w:p>
    <w:p w:rsidR="00BE00C1" w:rsidRPr="00BE00C1" w:rsidRDefault="00BE00C1" w:rsidP="00BE00C1">
      <w:pPr>
        <w:pStyle w:val="Heading1"/>
        <w:jc w:val="left"/>
        <w:rPr>
          <w:bCs w:val="0"/>
          <w:sz w:val="24"/>
        </w:rPr>
      </w:pPr>
      <w:r w:rsidRPr="00BE00C1">
        <w:rPr>
          <w:bCs w:val="0"/>
          <w:sz w:val="24"/>
        </w:rPr>
        <w:t>RMK</w:t>
      </w:r>
      <w:r w:rsidRPr="00BE00C1">
        <w:rPr>
          <w:b w:val="0"/>
          <w:bCs w:val="0"/>
          <w:sz w:val="24"/>
        </w:rPr>
        <w:tab/>
      </w:r>
      <w:r>
        <w:rPr>
          <w:b w:val="0"/>
          <w:bCs w:val="0"/>
        </w:rPr>
        <w:tab/>
      </w:r>
      <w:r>
        <w:rPr>
          <w:b w:val="0"/>
          <w:bCs w:val="0"/>
        </w:rPr>
        <w:tab/>
      </w:r>
      <w:r>
        <w:rPr>
          <w:b w:val="0"/>
          <w:bCs w:val="0"/>
        </w:rPr>
        <w:tab/>
      </w:r>
      <w:r>
        <w:rPr>
          <w:b w:val="0"/>
          <w:bCs w:val="0"/>
        </w:rPr>
        <w:tab/>
      </w:r>
      <w:r>
        <w:rPr>
          <w:b w:val="0"/>
          <w:bCs w:val="0"/>
        </w:rPr>
        <w:tab/>
      </w:r>
      <w:r>
        <w:rPr>
          <w:bCs w:val="0"/>
          <w:sz w:val="24"/>
        </w:rPr>
        <w:t>Ürituse korraldaja</w:t>
      </w:r>
    </w:p>
    <w:p w:rsidR="00222021" w:rsidRPr="002C7161" w:rsidRDefault="00222021" w:rsidP="00222021">
      <w:pPr>
        <w:jc w:val="both"/>
      </w:pPr>
      <w:r>
        <w:t>Riigimetsa Majandamise Keskus</w:t>
      </w:r>
      <w:r>
        <w:tab/>
      </w:r>
      <w:r w:rsidRPr="002C7161">
        <w:tab/>
      </w:r>
      <w:r w:rsidR="00854432">
        <w:t>Tõnis Jaaniste</w:t>
      </w:r>
    </w:p>
    <w:p w:rsidR="00222021" w:rsidRPr="002C7161" w:rsidRDefault="00222021" w:rsidP="00222021">
      <w:pPr>
        <w:jc w:val="both"/>
        <w:rPr>
          <w:bCs/>
        </w:rPr>
      </w:pPr>
      <w:r w:rsidRPr="002C7161">
        <w:t>Registrikood 70004459</w:t>
      </w:r>
      <w:r w:rsidRPr="002C7161">
        <w:tab/>
      </w:r>
      <w:r w:rsidRPr="002C7161">
        <w:tab/>
      </w:r>
      <w:r w:rsidRPr="002C7161">
        <w:tab/>
      </w:r>
      <w:r w:rsidR="00854432">
        <w:t xml:space="preserve">Isikukood </w:t>
      </w:r>
      <w:r w:rsidR="005C3436">
        <w:t>39105030222</w:t>
      </w:r>
      <w:r w:rsidRPr="002C7161">
        <w:t xml:space="preserve"> </w:t>
      </w:r>
    </w:p>
    <w:p w:rsidR="00222021" w:rsidRPr="002C7161" w:rsidRDefault="00222021" w:rsidP="00222021">
      <w:pPr>
        <w:jc w:val="both"/>
        <w:rPr>
          <w:bCs/>
        </w:rPr>
      </w:pPr>
      <w:r w:rsidRPr="002C7161">
        <w:t>Toompuiestee 24 Tallinn</w:t>
      </w:r>
      <w:r w:rsidRPr="002C7161">
        <w:tab/>
      </w:r>
      <w:r w:rsidRPr="002C7161">
        <w:tab/>
      </w:r>
      <w:r w:rsidRPr="002C7161">
        <w:tab/>
      </w:r>
      <w:r w:rsidR="005C3436">
        <w:rPr>
          <w:i/>
        </w:rPr>
        <w:t>L.Koidula 13B-6, Tallinn</w:t>
      </w:r>
    </w:p>
    <w:p w:rsidR="00222021" w:rsidRPr="002C7161" w:rsidRDefault="00222021" w:rsidP="00222021">
      <w:pPr>
        <w:jc w:val="both"/>
      </w:pPr>
      <w:r w:rsidRPr="002C7161">
        <w:t>RMK Külastuskorraldusosakond</w:t>
      </w:r>
      <w:r w:rsidRPr="002C7161">
        <w:tab/>
        <w:t xml:space="preserve">        </w:t>
      </w:r>
      <w:r w:rsidRPr="002C7161">
        <w:tab/>
      </w:r>
      <w:r w:rsidR="00C77961">
        <w:t>T</w:t>
      </w:r>
      <w:r w:rsidR="00854432">
        <w:t xml:space="preserve">elefon </w:t>
      </w:r>
      <w:r w:rsidR="00854432" w:rsidRPr="00854432">
        <w:t>56949855</w:t>
      </w:r>
      <w:bookmarkStart w:id="0" w:name="_GoBack"/>
      <w:bookmarkEnd w:id="0"/>
    </w:p>
    <w:p w:rsidR="00222021" w:rsidRPr="002C7161" w:rsidRDefault="00222021" w:rsidP="00222021">
      <w:pPr>
        <w:spacing w:line="240" w:lineRule="exact"/>
        <w:rPr>
          <w:color w:val="FF0000"/>
        </w:rPr>
      </w:pPr>
      <w:r w:rsidRPr="002C7161">
        <w:t>Lääne-Eesti piirkond</w:t>
      </w:r>
      <w:r w:rsidRPr="002C7161">
        <w:tab/>
        <w:t xml:space="preserve">                       </w:t>
      </w:r>
      <w:r w:rsidRPr="002C7161">
        <w:tab/>
      </w:r>
      <w:r w:rsidRPr="002C7161">
        <w:tab/>
      </w:r>
      <w:r w:rsidR="00C77961">
        <w:t>E-pos</w:t>
      </w:r>
      <w:r w:rsidR="00C77961" w:rsidRPr="00C77961">
        <w:t>t</w:t>
      </w:r>
      <w:r w:rsidRPr="00C77961">
        <w:t xml:space="preserve"> </w:t>
      </w:r>
      <w:r w:rsidR="00C77961" w:rsidRPr="00C77961">
        <w:t>t6nisjaaniste@gmail.com</w:t>
      </w:r>
    </w:p>
    <w:p w:rsidR="00222021" w:rsidRPr="002C7161" w:rsidRDefault="00222021" w:rsidP="00222021">
      <w:pPr>
        <w:tabs>
          <w:tab w:val="left" w:pos="4320"/>
        </w:tabs>
        <w:spacing w:line="240" w:lineRule="exact"/>
        <w:jc w:val="both"/>
      </w:pPr>
    </w:p>
    <w:p w:rsidR="00222021" w:rsidRDefault="00222021" w:rsidP="00222021">
      <w:pPr>
        <w:tabs>
          <w:tab w:val="left" w:pos="4320"/>
        </w:tabs>
        <w:spacing w:line="240" w:lineRule="exact"/>
        <w:jc w:val="both"/>
        <w:rPr>
          <w:b/>
        </w:rPr>
      </w:pPr>
    </w:p>
    <w:p w:rsidR="00C77961" w:rsidRPr="002C7161" w:rsidRDefault="00C77961" w:rsidP="00222021">
      <w:pPr>
        <w:tabs>
          <w:tab w:val="left" w:pos="4320"/>
        </w:tabs>
        <w:spacing w:line="240" w:lineRule="exact"/>
        <w:jc w:val="both"/>
        <w:rPr>
          <w:b/>
        </w:rPr>
      </w:pPr>
    </w:p>
    <w:p w:rsidR="00222021" w:rsidRPr="002C7161" w:rsidRDefault="00222021" w:rsidP="00222021">
      <w:pPr>
        <w:tabs>
          <w:tab w:val="left" w:pos="4320"/>
        </w:tabs>
        <w:spacing w:line="240" w:lineRule="exact"/>
        <w:jc w:val="both"/>
      </w:pPr>
    </w:p>
    <w:p w:rsidR="00C77961" w:rsidRPr="00C77961" w:rsidRDefault="00C77961" w:rsidP="00C77961">
      <w:pPr>
        <w:tabs>
          <w:tab w:val="left" w:pos="4320"/>
        </w:tabs>
        <w:spacing w:line="240" w:lineRule="exact"/>
        <w:jc w:val="both"/>
        <w:rPr>
          <w:i/>
        </w:rPr>
      </w:pPr>
      <w:r w:rsidRPr="00C77961">
        <w:rPr>
          <w:i/>
        </w:rPr>
        <w:t>/allkirjastatud digitaalselt/</w:t>
      </w:r>
      <w:r w:rsidRPr="00C77961">
        <w:rPr>
          <w:i/>
        </w:rPr>
        <w:tab/>
        <w:t>/allkirjastatud digitaalselt/</w:t>
      </w:r>
    </w:p>
    <w:p w:rsidR="00222021" w:rsidRPr="002C7161" w:rsidRDefault="00222021" w:rsidP="00222021">
      <w:pPr>
        <w:tabs>
          <w:tab w:val="left" w:pos="4320"/>
        </w:tabs>
        <w:spacing w:line="240" w:lineRule="exact"/>
        <w:jc w:val="both"/>
      </w:pPr>
      <w:r w:rsidRPr="002C7161">
        <w:t>………………………………………..          …………………………………………</w:t>
      </w:r>
    </w:p>
    <w:p w:rsidR="00222021" w:rsidRPr="002C7161" w:rsidRDefault="00222021" w:rsidP="00222021">
      <w:pPr>
        <w:tabs>
          <w:tab w:val="left" w:pos="4320"/>
        </w:tabs>
        <w:spacing w:line="240" w:lineRule="exact"/>
        <w:jc w:val="both"/>
      </w:pPr>
      <w:r w:rsidRPr="002C7161">
        <w:t>Daniel Juhhov</w:t>
      </w:r>
      <w:r w:rsidRPr="002C7161">
        <w:tab/>
      </w:r>
      <w:r w:rsidR="00854432">
        <w:t>Tõnis Jaaniste</w:t>
      </w:r>
    </w:p>
    <w:p w:rsidR="00222021" w:rsidRPr="002C7161" w:rsidRDefault="00222021" w:rsidP="00222021">
      <w:r w:rsidRPr="002C7161">
        <w:t xml:space="preserve">Külastusala juht </w:t>
      </w:r>
      <w:r w:rsidRPr="002C7161">
        <w:tab/>
      </w:r>
      <w:r w:rsidRPr="002C7161">
        <w:tab/>
      </w:r>
      <w:r w:rsidRPr="002C7161">
        <w:tab/>
      </w:r>
      <w:r w:rsidRPr="002C7161">
        <w:tab/>
      </w:r>
    </w:p>
    <w:p w:rsidR="00BE00C1" w:rsidRPr="000E7778" w:rsidRDefault="00BE00C1" w:rsidP="00222021">
      <w:pPr>
        <w:jc w:val="both"/>
        <w:rPr>
          <w:i/>
        </w:rPr>
      </w:pPr>
    </w:p>
    <w:sectPr w:rsidR="00BE00C1" w:rsidRPr="000E7778" w:rsidSect="00AD76FB">
      <w:headerReference w:type="even" r:id="rId8"/>
      <w:headerReference w:type="default" r:id="rId9"/>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F39" w:rsidRDefault="00AE5F39">
      <w:r>
        <w:separator/>
      </w:r>
    </w:p>
  </w:endnote>
  <w:endnote w:type="continuationSeparator" w:id="0">
    <w:p w:rsidR="00AE5F39" w:rsidRDefault="00AE5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F39" w:rsidRDefault="00AE5F39">
      <w:r>
        <w:separator/>
      </w:r>
    </w:p>
  </w:footnote>
  <w:footnote w:type="continuationSeparator" w:id="0">
    <w:p w:rsidR="00AE5F39" w:rsidRDefault="00AE5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43" w:rsidRDefault="006E5543" w:rsidP="00BC12D3">
    <w:pPr>
      <w:pStyle w:val="Header"/>
      <w:framePr w:wrap="around" w:vAnchor="text" w:hAnchor="margin" w:xAlign="center" w:y="1"/>
      <w:numPr>
        <w:ins w:id="1" w:author="RMK kasutaja" w:date="2008-01-17T16:17:00Z"/>
      </w:numPr>
      <w:rPr>
        <w:ins w:id="2" w:author="RMK kasutaja" w:date="2008-01-17T16:17:00Z"/>
        <w:rStyle w:val="PageNumber"/>
      </w:rPr>
    </w:pPr>
    <w:ins w:id="3" w:author="RMK kasutaja" w:date="2008-01-17T16:17:00Z">
      <w:r>
        <w:rPr>
          <w:rStyle w:val="PageNumber"/>
        </w:rPr>
        <w:fldChar w:fldCharType="begin"/>
      </w:r>
      <w:r>
        <w:rPr>
          <w:rStyle w:val="PageNumber"/>
        </w:rPr>
        <w:instrText xml:space="preserve">PAGE  </w:instrText>
      </w:r>
      <w:r>
        <w:rPr>
          <w:rStyle w:val="PageNumber"/>
        </w:rPr>
        <w:fldChar w:fldCharType="end"/>
      </w:r>
    </w:ins>
  </w:p>
  <w:p w:rsidR="006E5543" w:rsidRDefault="006E55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43" w:rsidRDefault="006E5543" w:rsidP="00BC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C3436">
      <w:rPr>
        <w:rStyle w:val="PageNumber"/>
        <w:noProof/>
      </w:rPr>
      <w:t>2</w:t>
    </w:r>
    <w:r>
      <w:rPr>
        <w:rStyle w:val="PageNumber"/>
      </w:rPr>
      <w:fldChar w:fldCharType="end"/>
    </w:r>
  </w:p>
  <w:p w:rsidR="006E5543" w:rsidRPr="00810609" w:rsidRDefault="006E5543" w:rsidP="00810609">
    <w:pPr>
      <w:pStyle w:val="Header"/>
      <w:jc w:val="right"/>
      <w:rPr>
        <w:rFonts w:ascii="Arial" w:hAnsi="Arial" w:cs="Arial"/>
        <w:b/>
        <w:sz w:val="17"/>
        <w:szCs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2"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16"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B53406"/>
    <w:multiLevelType w:val="multilevel"/>
    <w:tmpl w:val="00E00D7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9" w15:restartNumberingAfterBreak="0">
    <w:nsid w:val="4C8B322B"/>
    <w:multiLevelType w:val="hybridMultilevel"/>
    <w:tmpl w:val="CA604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1"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20"/>
  </w:num>
  <w:num w:numId="3">
    <w:abstractNumId w:val="16"/>
  </w:num>
  <w:num w:numId="4">
    <w:abstractNumId w:val="11"/>
  </w:num>
  <w:num w:numId="5">
    <w:abstractNumId w:val="6"/>
  </w:num>
  <w:num w:numId="6">
    <w:abstractNumId w:val="9"/>
  </w:num>
  <w:num w:numId="7">
    <w:abstractNumId w:val="17"/>
  </w:num>
  <w:num w:numId="8">
    <w:abstractNumId w:val="7"/>
  </w:num>
  <w:num w:numId="9">
    <w:abstractNumId w:val="22"/>
  </w:num>
  <w:num w:numId="10">
    <w:abstractNumId w:val="1"/>
  </w:num>
  <w:num w:numId="11">
    <w:abstractNumId w:val="13"/>
  </w:num>
  <w:num w:numId="12">
    <w:abstractNumId w:val="23"/>
  </w:num>
  <w:num w:numId="13">
    <w:abstractNumId w:val="0"/>
  </w:num>
  <w:num w:numId="14">
    <w:abstractNumId w:val="24"/>
  </w:num>
  <w:num w:numId="15">
    <w:abstractNumId w:val="2"/>
  </w:num>
  <w:num w:numId="16">
    <w:abstractNumId w:val="10"/>
  </w:num>
  <w:num w:numId="17">
    <w:abstractNumId w:val="8"/>
  </w:num>
  <w:num w:numId="18">
    <w:abstractNumId w:val="14"/>
  </w:num>
  <w:num w:numId="19">
    <w:abstractNumId w:val="5"/>
  </w:num>
  <w:num w:numId="20">
    <w:abstractNumId w:val="3"/>
  </w:num>
  <w:num w:numId="21">
    <w:abstractNumId w:val="12"/>
  </w:num>
  <w:num w:numId="22">
    <w:abstractNumId w:val="25"/>
  </w:num>
  <w:num w:numId="23">
    <w:abstractNumId w:val="4"/>
  </w:num>
  <w:num w:numId="24">
    <w:abstractNumId w:val="21"/>
  </w:num>
  <w:num w:numId="25">
    <w:abstractNumId w:val="18"/>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B1B"/>
    <w:rsid w:val="00000803"/>
    <w:rsid w:val="00006C35"/>
    <w:rsid w:val="000171D0"/>
    <w:rsid w:val="0003151D"/>
    <w:rsid w:val="00031B68"/>
    <w:rsid w:val="00036814"/>
    <w:rsid w:val="000437DB"/>
    <w:rsid w:val="000821E7"/>
    <w:rsid w:val="00087D27"/>
    <w:rsid w:val="000929F0"/>
    <w:rsid w:val="00096F37"/>
    <w:rsid w:val="000E298D"/>
    <w:rsid w:val="000E7778"/>
    <w:rsid w:val="001327AF"/>
    <w:rsid w:val="00162A4B"/>
    <w:rsid w:val="0016535C"/>
    <w:rsid w:val="001765C3"/>
    <w:rsid w:val="001A6106"/>
    <w:rsid w:val="001D12DC"/>
    <w:rsid w:val="001D4BE6"/>
    <w:rsid w:val="001D577C"/>
    <w:rsid w:val="001D6A33"/>
    <w:rsid w:val="001F7139"/>
    <w:rsid w:val="00205264"/>
    <w:rsid w:val="00222021"/>
    <w:rsid w:val="00237C6E"/>
    <w:rsid w:val="00273CCE"/>
    <w:rsid w:val="002E0419"/>
    <w:rsid w:val="002F1859"/>
    <w:rsid w:val="00301911"/>
    <w:rsid w:val="00322248"/>
    <w:rsid w:val="003271EE"/>
    <w:rsid w:val="00327DE3"/>
    <w:rsid w:val="003301AC"/>
    <w:rsid w:val="00352794"/>
    <w:rsid w:val="00352A8A"/>
    <w:rsid w:val="00372D2F"/>
    <w:rsid w:val="003840C8"/>
    <w:rsid w:val="00390566"/>
    <w:rsid w:val="003B3A00"/>
    <w:rsid w:val="003C74A0"/>
    <w:rsid w:val="003D05FD"/>
    <w:rsid w:val="003E515D"/>
    <w:rsid w:val="0040256E"/>
    <w:rsid w:val="00435C7F"/>
    <w:rsid w:val="004450BA"/>
    <w:rsid w:val="004618BB"/>
    <w:rsid w:val="004905FC"/>
    <w:rsid w:val="004A6080"/>
    <w:rsid w:val="004A71CE"/>
    <w:rsid w:val="004B3A22"/>
    <w:rsid w:val="004D1205"/>
    <w:rsid w:val="004E58E5"/>
    <w:rsid w:val="004F0B9F"/>
    <w:rsid w:val="004F4C17"/>
    <w:rsid w:val="00510C81"/>
    <w:rsid w:val="005115A2"/>
    <w:rsid w:val="00533AA5"/>
    <w:rsid w:val="00533DCE"/>
    <w:rsid w:val="00534F20"/>
    <w:rsid w:val="0056348A"/>
    <w:rsid w:val="005B715B"/>
    <w:rsid w:val="005C3436"/>
    <w:rsid w:val="005D0E33"/>
    <w:rsid w:val="005E0B6A"/>
    <w:rsid w:val="005E2BF0"/>
    <w:rsid w:val="005E344F"/>
    <w:rsid w:val="005F3115"/>
    <w:rsid w:val="005F5785"/>
    <w:rsid w:val="00617985"/>
    <w:rsid w:val="00627B6D"/>
    <w:rsid w:val="00645B8C"/>
    <w:rsid w:val="0069156F"/>
    <w:rsid w:val="006C22B4"/>
    <w:rsid w:val="006C7F9B"/>
    <w:rsid w:val="006E5543"/>
    <w:rsid w:val="006E5961"/>
    <w:rsid w:val="006E68A4"/>
    <w:rsid w:val="00700193"/>
    <w:rsid w:val="0071322F"/>
    <w:rsid w:val="00717CE4"/>
    <w:rsid w:val="00732A52"/>
    <w:rsid w:val="0073420D"/>
    <w:rsid w:val="00751DBD"/>
    <w:rsid w:val="00754082"/>
    <w:rsid w:val="00764F19"/>
    <w:rsid w:val="007A76D7"/>
    <w:rsid w:val="007B20D7"/>
    <w:rsid w:val="007E5433"/>
    <w:rsid w:val="008047DC"/>
    <w:rsid w:val="00810609"/>
    <w:rsid w:val="0082489A"/>
    <w:rsid w:val="00851D11"/>
    <w:rsid w:val="00854432"/>
    <w:rsid w:val="0086083B"/>
    <w:rsid w:val="00877E72"/>
    <w:rsid w:val="0088100B"/>
    <w:rsid w:val="00883257"/>
    <w:rsid w:val="0089011F"/>
    <w:rsid w:val="00896E38"/>
    <w:rsid w:val="008B173F"/>
    <w:rsid w:val="008B7A7C"/>
    <w:rsid w:val="008D19A7"/>
    <w:rsid w:val="008D49AD"/>
    <w:rsid w:val="00900FBE"/>
    <w:rsid w:val="009168BC"/>
    <w:rsid w:val="009219D4"/>
    <w:rsid w:val="009523E3"/>
    <w:rsid w:val="00953D20"/>
    <w:rsid w:val="00976A61"/>
    <w:rsid w:val="00984F56"/>
    <w:rsid w:val="00996FE2"/>
    <w:rsid w:val="009A479D"/>
    <w:rsid w:val="009C5B1B"/>
    <w:rsid w:val="009E740D"/>
    <w:rsid w:val="00A01DBB"/>
    <w:rsid w:val="00A106C2"/>
    <w:rsid w:val="00A12366"/>
    <w:rsid w:val="00A27E56"/>
    <w:rsid w:val="00A404EE"/>
    <w:rsid w:val="00A5387B"/>
    <w:rsid w:val="00A60C85"/>
    <w:rsid w:val="00A61D84"/>
    <w:rsid w:val="00A75D7D"/>
    <w:rsid w:val="00A80739"/>
    <w:rsid w:val="00A91409"/>
    <w:rsid w:val="00AA1078"/>
    <w:rsid w:val="00AB38B8"/>
    <w:rsid w:val="00AB5E44"/>
    <w:rsid w:val="00AC56FA"/>
    <w:rsid w:val="00AD33C3"/>
    <w:rsid w:val="00AD76FB"/>
    <w:rsid w:val="00AE2883"/>
    <w:rsid w:val="00AE5224"/>
    <w:rsid w:val="00AE5F39"/>
    <w:rsid w:val="00B037F7"/>
    <w:rsid w:val="00B06044"/>
    <w:rsid w:val="00B44818"/>
    <w:rsid w:val="00B60E17"/>
    <w:rsid w:val="00B67BE6"/>
    <w:rsid w:val="00B864B7"/>
    <w:rsid w:val="00B94BE0"/>
    <w:rsid w:val="00BC12D3"/>
    <w:rsid w:val="00BD5C4D"/>
    <w:rsid w:val="00BD60C7"/>
    <w:rsid w:val="00BD7A98"/>
    <w:rsid w:val="00BE00C1"/>
    <w:rsid w:val="00BF6BE2"/>
    <w:rsid w:val="00C07834"/>
    <w:rsid w:val="00C111B2"/>
    <w:rsid w:val="00C231CA"/>
    <w:rsid w:val="00C26A0A"/>
    <w:rsid w:val="00C327F8"/>
    <w:rsid w:val="00C34777"/>
    <w:rsid w:val="00C461D9"/>
    <w:rsid w:val="00C5466A"/>
    <w:rsid w:val="00C550F1"/>
    <w:rsid w:val="00C55DE1"/>
    <w:rsid w:val="00C6532F"/>
    <w:rsid w:val="00C661AF"/>
    <w:rsid w:val="00C7517A"/>
    <w:rsid w:val="00C77961"/>
    <w:rsid w:val="00CB6107"/>
    <w:rsid w:val="00CC39B4"/>
    <w:rsid w:val="00CD6748"/>
    <w:rsid w:val="00CF09C1"/>
    <w:rsid w:val="00CF19CA"/>
    <w:rsid w:val="00D22E58"/>
    <w:rsid w:val="00D23A1D"/>
    <w:rsid w:val="00D67368"/>
    <w:rsid w:val="00D82AAD"/>
    <w:rsid w:val="00D85E7C"/>
    <w:rsid w:val="00D97C07"/>
    <w:rsid w:val="00DC2B70"/>
    <w:rsid w:val="00DC6D9B"/>
    <w:rsid w:val="00DD4A75"/>
    <w:rsid w:val="00DE5F73"/>
    <w:rsid w:val="00DF1190"/>
    <w:rsid w:val="00E24749"/>
    <w:rsid w:val="00E33933"/>
    <w:rsid w:val="00E44B6F"/>
    <w:rsid w:val="00E663F7"/>
    <w:rsid w:val="00E71EC1"/>
    <w:rsid w:val="00E80B9F"/>
    <w:rsid w:val="00E9747D"/>
    <w:rsid w:val="00EB3FE2"/>
    <w:rsid w:val="00EB6F9E"/>
    <w:rsid w:val="00EC48B0"/>
    <w:rsid w:val="00ED1B93"/>
    <w:rsid w:val="00ED5F86"/>
    <w:rsid w:val="00EE5488"/>
    <w:rsid w:val="00EF448C"/>
    <w:rsid w:val="00F35F6A"/>
    <w:rsid w:val="00F72073"/>
    <w:rsid w:val="00F76630"/>
    <w:rsid w:val="00F87914"/>
    <w:rsid w:val="00FA64B7"/>
    <w:rsid w:val="00FB4700"/>
    <w:rsid w:val="00FC06E9"/>
    <w:rsid w:val="00FC07F2"/>
    <w:rsid w:val="00FC64F1"/>
    <w:rsid w:val="00FD070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7F92AC-7328-4B05-A424-7F3193FC8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sz w:val="28"/>
    </w:rPr>
  </w:style>
  <w:style w:type="paragraph" w:styleId="Heading2">
    <w:name w:val="heading 2"/>
    <w:basedOn w:val="Normal"/>
    <w:next w:val="Normal"/>
    <w:qFormat/>
    <w:pPr>
      <w:keepNext/>
      <w:outlineLvl w:val="1"/>
    </w:pPr>
    <w:rPr>
      <w:b/>
      <w:bCs/>
    </w:rPr>
  </w:style>
  <w:style w:type="paragraph" w:styleId="Heading4">
    <w:name w:val="heading 4"/>
    <w:basedOn w:val="Normal"/>
    <w:next w:val="Normal"/>
    <w:qFormat/>
    <w:rsid w:val="00BE00C1"/>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BodyTextIndent2">
    <w:name w:val="Body Text Indent 2"/>
    <w:basedOn w:val="Normal"/>
    <w:pPr>
      <w:ind w:firstLine="720"/>
    </w:pPr>
  </w:style>
  <w:style w:type="paragraph" w:styleId="BodyText">
    <w:name w:val="Body Text"/>
    <w:basedOn w:val="Normal"/>
    <w:rPr>
      <w:b/>
      <w:bCs/>
    </w:rPr>
  </w:style>
  <w:style w:type="paragraph" w:styleId="NormalWeb">
    <w:name w:val="Normal (Web)"/>
    <w:basedOn w:val="Normal"/>
    <w:pPr>
      <w:spacing w:before="100" w:beforeAutospacing="1" w:after="100" w:afterAutospacing="1"/>
    </w:pPr>
    <w:rPr>
      <w:lang w:val="en-GB"/>
    </w:rPr>
  </w:style>
  <w:style w:type="paragraph" w:styleId="BodyText2">
    <w:name w:val="Body Text 2"/>
    <w:basedOn w:val="Normal"/>
    <w:pPr>
      <w:jc w:val="center"/>
    </w:pPr>
  </w:style>
  <w:style w:type="character" w:styleId="Hyperlink">
    <w:name w:val="Hyperlink"/>
    <w:basedOn w:val="DefaultParagraphFont"/>
    <w:rPr>
      <w:color w:val="0000FF"/>
      <w:u w:val="single"/>
    </w:rPr>
  </w:style>
  <w:style w:type="character" w:styleId="FollowedHyperlink">
    <w:name w:val="FollowedHyperlink"/>
    <w:basedOn w:val="DefaultParagraphFont"/>
    <w:rsid w:val="00751DBD"/>
    <w:rPr>
      <w:color w:val="800080"/>
      <w:u w:val="single"/>
    </w:rPr>
  </w:style>
  <w:style w:type="paragraph" w:styleId="BalloonText">
    <w:name w:val="Balloon Text"/>
    <w:basedOn w:val="Normal"/>
    <w:semiHidden/>
    <w:rsid w:val="00B60E17"/>
    <w:rPr>
      <w:rFonts w:ascii="Tahoma" w:hAnsi="Tahoma" w:cs="Tahoma"/>
      <w:sz w:val="16"/>
      <w:szCs w:val="16"/>
    </w:rPr>
  </w:style>
  <w:style w:type="paragraph" w:styleId="Header">
    <w:name w:val="header"/>
    <w:basedOn w:val="Normal"/>
    <w:rsid w:val="0016535C"/>
    <w:pPr>
      <w:tabs>
        <w:tab w:val="center" w:pos="4320"/>
        <w:tab w:val="right" w:pos="8640"/>
      </w:tabs>
    </w:pPr>
  </w:style>
  <w:style w:type="character" w:styleId="PageNumber">
    <w:name w:val="page number"/>
    <w:basedOn w:val="DefaultParagraphFont"/>
    <w:rsid w:val="0016535C"/>
  </w:style>
  <w:style w:type="character" w:styleId="CommentReference">
    <w:name w:val="annotation reference"/>
    <w:basedOn w:val="DefaultParagraphFont"/>
    <w:semiHidden/>
    <w:rsid w:val="0016535C"/>
    <w:rPr>
      <w:sz w:val="16"/>
      <w:szCs w:val="16"/>
    </w:rPr>
  </w:style>
  <w:style w:type="paragraph" w:styleId="CommentText">
    <w:name w:val="annotation text"/>
    <w:basedOn w:val="Normal"/>
    <w:semiHidden/>
    <w:rsid w:val="0016535C"/>
    <w:rPr>
      <w:sz w:val="20"/>
      <w:szCs w:val="20"/>
    </w:rPr>
  </w:style>
  <w:style w:type="paragraph" w:styleId="CommentSubject">
    <w:name w:val="annotation subject"/>
    <w:basedOn w:val="CommentText"/>
    <w:next w:val="CommentText"/>
    <w:semiHidden/>
    <w:rsid w:val="0016535C"/>
    <w:rPr>
      <w:b/>
      <w:bCs/>
    </w:rPr>
  </w:style>
  <w:style w:type="paragraph" w:styleId="Footer">
    <w:name w:val="footer"/>
    <w:basedOn w:val="Normal"/>
    <w:rsid w:val="00352A8A"/>
    <w:pPr>
      <w:tabs>
        <w:tab w:val="center" w:pos="4320"/>
        <w:tab w:val="right" w:pos="8640"/>
      </w:tabs>
    </w:pPr>
  </w:style>
  <w:style w:type="paragraph" w:styleId="Caption">
    <w:name w:val="caption"/>
    <w:basedOn w:val="Normal"/>
    <w:next w:val="Normal"/>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character" w:customStyle="1" w:styleId="InternetLink">
    <w:name w:val="Internet Link"/>
    <w:basedOn w:val="DefaultParagraphFont"/>
    <w:rsid w:val="00EC48B0"/>
    <w:rPr>
      <w:color w:val="0000FF"/>
      <w:u w:val="single"/>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301220100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l\AppData\Local\Microsoft\Windows\Temporary%20Internet%20Files\Content.IE5\O1G5I8RA\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Template>
  <TotalTime>4</TotalTime>
  <Pages>3</Pages>
  <Words>1101</Words>
  <Characters>6388</Characters>
  <Application>Microsoft Office Word</Application>
  <DocSecurity>0</DocSecurity>
  <Lines>53</Lines>
  <Paragraphs>14</Paragraphs>
  <ScaleCrop>false</ScaleCrop>
  <HeadingPairs>
    <vt:vector size="4" baseType="variant">
      <vt:variant>
        <vt:lpstr>Tiitel</vt:lpstr>
      </vt:variant>
      <vt:variant>
        <vt:i4>1</vt:i4>
      </vt:variant>
      <vt:variant>
        <vt:lpstr>Title</vt:lpstr>
      </vt:variant>
      <vt:variant>
        <vt:i4>1</vt:i4>
      </vt:variant>
    </vt:vector>
  </HeadingPairs>
  <TitlesOfParts>
    <vt:vector size="2" baseType="lpstr">
      <vt:lpstr>LEPING</vt:lpstr>
      <vt:lpstr>LEPING </vt:lpstr>
    </vt:vector>
  </TitlesOfParts>
  <Company>Riigimetsa  Majandamise Keskus</Company>
  <LinksUpToDate>false</LinksUpToDate>
  <CharactersWithSpaces>7475</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NN</dc:creator>
  <cp:lastModifiedBy>Tõnis Jaaniste</cp:lastModifiedBy>
  <cp:revision>4</cp:revision>
  <cp:lastPrinted>2008-01-18T05:44:00Z</cp:lastPrinted>
  <dcterms:created xsi:type="dcterms:W3CDTF">2016-10-04T13:37:00Z</dcterms:created>
  <dcterms:modified xsi:type="dcterms:W3CDTF">2016-10-12T05:12:00Z</dcterms:modified>
</cp:coreProperties>
</file>